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13</w:t>
      </w:r>
    </w:p>
    <w:p>
      <w:pPr>
        <w:jc w:val="center"/>
        <w:rPr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各地级以上市工业和信息化局联系人信息表</w:t>
      </w:r>
    </w:p>
    <w:tbl>
      <w:tblPr>
        <w:tblStyle w:val="2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8"/>
        <w:gridCol w:w="2775"/>
        <w:gridCol w:w="35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联系电话（座机）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广州市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邹海燕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020-83123853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珠海市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李勇祥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0756-2213921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崔胜明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0756-2139892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刘美彤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0756-2159945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0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汕头市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洪广恩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0754-88992016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陈彬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0754-88992016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林梓珣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0754-88992016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佛山市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欧亚飞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0757-83385269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韶关市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张帆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0751-8883755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河源市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何思东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0762-3885960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梅州市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陈彬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0753-2251361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惠州市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江松颖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0752-2808821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汕尾市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曾泽钦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0660-3361336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东莞市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袁先生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0769-22222425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黄小姐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0769-22222425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中山市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陈艺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0760-88329004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江门市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陈熙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0750-3279763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叶斯娜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0750</w:t>
            </w:r>
            <w:r>
              <w:rPr>
                <w:rStyle w:val="4"/>
                <w:rFonts w:hint="default" w:ascii="Times New Roman" w:hAnsi="Times New Roman" w:cs="Times New Roman"/>
                <w:sz w:val="32"/>
                <w:szCs w:val="32"/>
                <w:lang w:val="en-US" w:eastAsia="zh-CN" w:bidi="ar"/>
              </w:rPr>
              <w:t>-</w:t>
            </w:r>
            <w:r>
              <w:rPr>
                <w:rStyle w:val="5"/>
                <w:rFonts w:hint="default" w:ascii="Times New Roman" w:hAnsi="Times New Roman" w:eastAsia="宋体" w:cs="Times New Roman"/>
                <w:sz w:val="32"/>
                <w:szCs w:val="32"/>
                <w:lang w:val="en-US" w:eastAsia="zh-CN" w:bidi="ar"/>
              </w:rPr>
              <w:t>3279703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阳江市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陈洪博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0662-3428289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湛江市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谭茜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0759-3333143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茂名市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梁康文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0668-2290077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肇庆市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李正廉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0758-2237449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清远市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黄玲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32"/>
                <w:szCs w:val="32"/>
                <w:highlight w:val="yellow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0763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-3364392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潮州市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陈瀚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0768-2120336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揭阳市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郑润棵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0663-8768230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云浮市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胡智强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0766-8829573</w:t>
            </w:r>
          </w:p>
        </w:tc>
      </w:tr>
    </w:tbl>
    <w:p/>
    <w:sectPr>
      <w:pgSz w:w="11906" w:h="16838"/>
      <w:pgMar w:top="1440" w:right="1746" w:bottom="144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kNjg1NjE4NGRmNGIzMWRjMjQzNjE2MmExYTAyNTkifQ=="/>
  </w:docVars>
  <w:rsids>
    <w:rsidRoot w:val="687200CE"/>
    <w:rsid w:val="20EA5A47"/>
    <w:rsid w:val="481C1E8A"/>
    <w:rsid w:val="4EEC1008"/>
    <w:rsid w:val="687200CE"/>
    <w:rsid w:val="DE6F095C"/>
    <w:rsid w:val="FBAFB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9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5">
    <w:name w:val="font61"/>
    <w:basedOn w:val="3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6">
    <w:name w:val="font41"/>
    <w:basedOn w:val="3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7">
    <w:name w:val="font3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2024-02-21T17:32:00Z</dcterms:created>
  <dc:creator>李璐</dc:creator>
  <cp:lastModifiedBy>greatwall</cp:lastModifiedBy>
  <dcterms:modified xsi:type="dcterms:W3CDTF">2024-03-15T13:00:38Z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7D51621616D74ED4A2C2248859FD6273_11</vt:lpwstr>
  </property>
</Properties>
</file>